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https://projektai.intranet.litgrid.eu/PWA/Riešės%20TP%20ir%20ŽTŠK/_layouts/15/DocIdRedir.aspx?ID=PVIS-1388274792-132</Url>
      <Description>PVIS-1388274792-132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PVIS-1388274792-132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EFFEC2-3A0F-4640-BC25-7BF211BE78AC}"/>
</file>

<file path=customXml/itemProps3.xml><?xml version="1.0" encoding="utf-8"?>
<ds:datastoreItem xmlns:ds="http://schemas.openxmlformats.org/officeDocument/2006/customXml" ds:itemID="{5E1103F4-1221-406D-911B-20929B47C01E}"/>
</file>

<file path=customXml/itemProps4.xml><?xml version="1.0" encoding="utf-8"?>
<ds:datastoreItem xmlns:ds="http://schemas.openxmlformats.org/officeDocument/2006/customXml" ds:itemID="{3567DD04-7DB0-43F4-8DCD-D2C34523CD29}"/>
</file>

<file path=customXml/itemProps5.xml><?xml version="1.0" encoding="utf-8"?>
<ds:datastoreItem xmlns:ds="http://schemas.openxmlformats.org/officeDocument/2006/customXml" ds:itemID="{DCA65C87-CDE7-473D-B53D-3136032919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bc823f28-f59b-472b-9590-7a5a399c1213</vt:lpwstr>
  </property>
</Properties>
</file>